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382F8" w14:textId="77777777" w:rsidR="002577AB" w:rsidRDefault="002577AB" w:rsidP="00A757A9"/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2B91540B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</w:t>
      </w:r>
      <w:r w:rsidR="00713843">
        <w:rPr>
          <w:rFonts w:ascii="Arial" w:hAnsi="Arial" w:cs="Arial"/>
          <w:sz w:val="28"/>
          <w:szCs w:val="28"/>
        </w:rPr>
        <w:t>7</w:t>
      </w:r>
      <w:r w:rsidR="00BC38B3">
        <w:rPr>
          <w:rFonts w:ascii="Arial" w:hAnsi="Arial" w:cs="Arial"/>
          <w:sz w:val="28"/>
          <w:szCs w:val="28"/>
        </w:rPr>
        <w:t xml:space="preserve"> – </w:t>
      </w:r>
      <w:r w:rsidR="00713843">
        <w:rPr>
          <w:rFonts w:ascii="Arial" w:hAnsi="Arial" w:cs="Arial"/>
          <w:sz w:val="28"/>
          <w:szCs w:val="28"/>
        </w:rPr>
        <w:t>Humpolecko</w:t>
      </w:r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3D8A728B" w:rsidR="002577AB" w:rsidRPr="00385148" w:rsidRDefault="00713843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Duben</w:t>
      </w:r>
      <w:r w:rsidR="00056F78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t>Standard prodeje jízdních dokladů</w:t>
      </w:r>
      <w:bookmarkEnd w:id="0"/>
      <w:bookmarkEnd w:id="1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2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 xml:space="preserve">eShop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3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Prodej jednorázových i časových jízdenek je prováděn na základě platby v hotovosti nebo bezhotovostně za použití bezkontaktních bankovních karet. Při prodeji časových jízdenek prostřednictvím eShop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26B43CD9" w14:textId="15C94D15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dopravc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ve sv</w:t>
      </w:r>
      <w:r w:rsidR="00BC38B3">
        <w:rPr>
          <w:rFonts w:ascii="Arial" w:hAnsi="Arial" w:cs="Arial"/>
        </w:rPr>
        <w:t>é</w:t>
      </w:r>
      <w:r w:rsidRPr="00456A0D">
        <w:rPr>
          <w:rFonts w:ascii="Arial" w:hAnsi="Arial" w:cs="Arial"/>
        </w:rPr>
        <w:t xml:space="preserve"> oblast</w:t>
      </w:r>
      <w:r w:rsidR="00BC38B3">
        <w:rPr>
          <w:rFonts w:ascii="Arial" w:hAnsi="Arial" w:cs="Arial"/>
        </w:rPr>
        <w:t>i uvedených v části 2.1</w:t>
      </w:r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5AC99D1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</w:t>
      </w:r>
      <w:r w:rsidR="00BC38B3">
        <w:rPr>
          <w:rFonts w:ascii="Arial" w:hAnsi="Arial" w:cs="Arial"/>
        </w:rPr>
        <w:t xml:space="preserve"> v celkové hodnotě min. 2000 Kč</w:t>
      </w:r>
      <w:r w:rsidRPr="00456A0D">
        <w:rPr>
          <w:rFonts w:ascii="Arial" w:hAnsi="Arial" w:cs="Arial"/>
        </w:rPr>
        <w:t xml:space="preserve"> tak, aby mohl cestujícímu prodat jízdenku a navrátit příslušný obnos při obdržení bankovky  v</w:t>
      </w:r>
      <w:r w:rsidR="00BC38B3">
        <w:rPr>
          <w:rFonts w:ascii="Arial" w:hAnsi="Arial" w:cs="Arial"/>
        </w:rPr>
        <w:t xml:space="preserve"> maximální </w:t>
      </w:r>
      <w:r w:rsidRPr="00456A0D">
        <w:rPr>
          <w:rFonts w:ascii="Arial" w:hAnsi="Arial" w:cs="Arial"/>
        </w:rPr>
        <w:t xml:space="preserve">hodnotě </w:t>
      </w:r>
      <w:r w:rsidR="00BC38B3">
        <w:rPr>
          <w:rFonts w:ascii="Arial" w:hAnsi="Arial" w:cs="Arial"/>
        </w:rPr>
        <w:t>5</w:t>
      </w:r>
      <w:r w:rsidRPr="00456A0D">
        <w:rPr>
          <w:rFonts w:ascii="Arial" w:hAnsi="Arial" w:cs="Arial"/>
        </w:rPr>
        <w:t>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4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2B4BEB00" w14:textId="22DB27CD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Předprodejní a informační kancelář</w:t>
      </w:r>
      <w:r w:rsidR="00C3432C">
        <w:rPr>
          <w:rFonts w:ascii="Arial" w:hAnsi="Arial" w:cs="Arial"/>
        </w:rPr>
        <w:t xml:space="preserve"> je v oblasti </w:t>
      </w:r>
      <w:ins w:id="13" w:author="Word Document Comparison" w:date="2024-05-27T15:56:00Z" w16du:dateUtc="2024-05-27T13:56:00Z">
        <w:r w:rsidR="00931737">
          <w:rPr>
            <w:rFonts w:ascii="Arial" w:hAnsi="Arial" w:cs="Arial"/>
          </w:rPr>
          <w:t>Humpolecko</w:t>
        </w:r>
      </w:ins>
      <w:del w:id="14" w:author="Word Document Comparison" w:date="2024-05-27T15:56:00Z" w16du:dateUtc="2024-05-27T13:56:00Z">
        <w:r w:rsidR="00C3432C">
          <w:rPr>
            <w:rFonts w:ascii="Arial" w:hAnsi="Arial" w:cs="Arial"/>
          </w:rPr>
          <w:delText>Moravskobudějovicko</w:delText>
        </w:r>
      </w:del>
      <w:r w:rsidR="00C3432C">
        <w:rPr>
          <w:rFonts w:ascii="Arial" w:hAnsi="Arial" w:cs="Arial"/>
        </w:rPr>
        <w:t xml:space="preserve"> v kategorii B a je požadováno umístění </w:t>
      </w:r>
      <w:r w:rsidRPr="00456A0D">
        <w:rPr>
          <w:rFonts w:ascii="Arial" w:hAnsi="Arial" w:cs="Arial"/>
        </w:rPr>
        <w:t xml:space="preserve">: </w:t>
      </w:r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17A75D1B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4575DE9B" w14:textId="501695E9" w:rsidR="00C3432C" w:rsidRPr="00456A0D" w:rsidRDefault="00713843" w:rsidP="00C3432C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>
        <w:rPr>
          <w:rFonts w:ascii="Arial" w:hAnsi="Arial" w:cs="Arial"/>
          <w:b/>
        </w:rPr>
        <w:t>Humpolec</w:t>
      </w:r>
      <w:r w:rsidR="00C3432C" w:rsidRPr="00456A0D">
        <w:rPr>
          <w:rFonts w:ascii="Arial" w:hAnsi="Arial" w:cs="Arial"/>
        </w:rPr>
        <w:t xml:space="preserve"> – 1 předprodejní a informační kancelář</w:t>
      </w:r>
    </w:p>
    <w:p w14:paraId="77D5C3C0" w14:textId="4EC80442" w:rsidR="00713843" w:rsidRDefault="00713843" w:rsidP="0071384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aut</w:t>
      </w:r>
      <w:r w:rsidR="00F84BA1">
        <w:rPr>
          <w:rFonts w:cs="Arial"/>
        </w:rPr>
        <w:t>obusová zastávka Humpolec,,aut.nádr.</w:t>
      </w:r>
    </w:p>
    <w:p w14:paraId="5EC399A7" w14:textId="77777777" w:rsidR="00713843" w:rsidRDefault="00713843" w:rsidP="0071384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popřípadě umístěná v oblasti vymezené ulicemi:</w:t>
      </w:r>
    </w:p>
    <w:p w14:paraId="10EA9415" w14:textId="7C4ED750" w:rsidR="00713843" w:rsidRDefault="00713843" w:rsidP="00713843">
      <w:pPr>
        <w:pStyle w:val="Odstavecseseznamem"/>
        <w:numPr>
          <w:ilvl w:val="1"/>
          <w:numId w:val="4"/>
        </w:numPr>
        <w:spacing w:after="120" w:line="36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Komenského – Lnářská – Hálkova – Poděbradova – U Vinopalny – Jihlavská – 5. května - Příčná - Horní náměstí - Dolní náměstí - Jana Zábrany – Rašínova </w:t>
      </w:r>
      <w:r w:rsidR="0053577E">
        <w:rPr>
          <w:rFonts w:cs="Arial"/>
          <w:shd w:val="clear" w:color="auto" w:fill="FFFFFF"/>
        </w:rPr>
        <w:t>–</w:t>
      </w:r>
      <w:r>
        <w:rPr>
          <w:rFonts w:cs="Arial"/>
          <w:shd w:val="clear" w:color="auto" w:fill="FFFFFF"/>
        </w:rPr>
        <w:t xml:space="preserve"> Komenského</w:t>
      </w:r>
    </w:p>
    <w:p w14:paraId="02B22CF7" w14:textId="63CF4BF3" w:rsidR="0053577E" w:rsidRPr="00700FF4" w:rsidRDefault="0053577E" w:rsidP="00700FF4">
      <w:pPr>
        <w:tabs>
          <w:tab w:val="left" w:pos="980"/>
        </w:tabs>
        <w:spacing w:after="120" w:line="360" w:lineRule="auto"/>
        <w:jc w:val="both"/>
        <w:rPr>
          <w:rFonts w:cs="Arial"/>
          <w:b/>
          <w:shd w:val="clear" w:color="auto" w:fill="FFFFFF"/>
        </w:rPr>
      </w:pPr>
      <w:r>
        <w:rPr>
          <w:rFonts w:cs="Arial"/>
          <w:shd w:val="clear" w:color="auto" w:fill="FFFFFF"/>
        </w:rPr>
        <w:tab/>
      </w:r>
      <w:r w:rsidRPr="00700FF4">
        <w:rPr>
          <w:rFonts w:ascii="Arial" w:hAnsi="Arial" w:cs="Arial"/>
          <w:b/>
          <w:shd w:val="clear" w:color="auto" w:fill="FFFFFF"/>
        </w:rPr>
        <w:t>Pacov</w:t>
      </w:r>
      <w:r>
        <w:rPr>
          <w:rFonts w:ascii="Arial" w:hAnsi="Arial" w:cs="Arial"/>
          <w:b/>
          <w:shd w:val="clear" w:color="auto" w:fill="FFFFFF"/>
        </w:rPr>
        <w:t xml:space="preserve"> </w:t>
      </w:r>
      <w:r w:rsidRPr="00700FF4">
        <w:rPr>
          <w:rFonts w:ascii="Arial" w:hAnsi="Arial" w:cs="Arial"/>
          <w:shd w:val="clear" w:color="auto" w:fill="FFFFFF"/>
        </w:rPr>
        <w:t>– 1</w:t>
      </w:r>
      <w:r>
        <w:rPr>
          <w:rFonts w:ascii="Arial" w:hAnsi="Arial" w:cs="Arial"/>
          <w:b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předprodejní a informační kancelář</w:t>
      </w:r>
    </w:p>
    <w:p w14:paraId="0A200F96" w14:textId="77777777" w:rsidR="00220924" w:rsidRDefault="00220924" w:rsidP="00220924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autobusová zastávka Pacov,, aut. nádr.</w:t>
      </w:r>
    </w:p>
    <w:p w14:paraId="0B02B008" w14:textId="77777777" w:rsidR="00220924" w:rsidRDefault="00220924" w:rsidP="00220924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popřípadě umístěná v oblasti vymezené ulicemi:</w:t>
      </w:r>
    </w:p>
    <w:p w14:paraId="0127E1C6" w14:textId="77777777" w:rsidR="00220924" w:rsidRDefault="00220924" w:rsidP="00220924">
      <w:pPr>
        <w:pStyle w:val="Odstavecseseznamem"/>
        <w:numPr>
          <w:ilvl w:val="1"/>
          <w:numId w:val="4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Nám. Svobody – Španovského – Hronova – Žižkova – Ferd. Čermáka – Antonína Sovy – Pošenská – Nám. Svobody</w:t>
      </w:r>
    </w:p>
    <w:p w14:paraId="26F4C1C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B9BA45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6E2BA289" w14:textId="089CB5E2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B,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5" w:name="_Toc6386444"/>
      <w:bookmarkStart w:id="16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5"/>
      <w:bookmarkEnd w:id="16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7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3937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2532B" w14:textId="77777777" w:rsidR="006B2AD8" w:rsidRDefault="006B2AD8" w:rsidP="001C33B7">
      <w:pPr>
        <w:spacing w:after="0" w:line="240" w:lineRule="auto"/>
      </w:pPr>
      <w:r>
        <w:separator/>
      </w:r>
    </w:p>
  </w:endnote>
  <w:endnote w:type="continuationSeparator" w:id="0">
    <w:p w14:paraId="26A56F32" w14:textId="77777777" w:rsidR="006B2AD8" w:rsidRDefault="006B2AD8" w:rsidP="001C33B7">
      <w:pPr>
        <w:spacing w:after="0" w:line="240" w:lineRule="auto"/>
      </w:pPr>
      <w:r>
        <w:continuationSeparator/>
      </w:r>
    </w:p>
  </w:endnote>
  <w:endnote w:type="continuationNotice" w:id="1">
    <w:p w14:paraId="4183609B" w14:textId="77777777" w:rsidR="006B2AD8" w:rsidRDefault="006B2A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5862842"/>
      <w:docPartObj>
        <w:docPartGallery w:val="Page Numbers (Bottom of Page)"/>
        <w:docPartUnique/>
      </w:docPartObj>
    </w:sdtPr>
    <w:sdtContent>
      <w:p w14:paraId="08F24880" w14:textId="3CBA52B4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924">
          <w:rPr>
            <w:noProof/>
          </w:rPr>
          <w:t>5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16F60" w14:textId="77777777" w:rsidR="006B2AD8" w:rsidRDefault="006B2AD8" w:rsidP="001C33B7">
      <w:pPr>
        <w:spacing w:after="0" w:line="240" w:lineRule="auto"/>
      </w:pPr>
      <w:r>
        <w:separator/>
      </w:r>
    </w:p>
  </w:footnote>
  <w:footnote w:type="continuationSeparator" w:id="0">
    <w:p w14:paraId="6A1C4A18" w14:textId="77777777" w:rsidR="006B2AD8" w:rsidRDefault="006B2AD8" w:rsidP="001C33B7">
      <w:pPr>
        <w:spacing w:after="0" w:line="240" w:lineRule="auto"/>
      </w:pPr>
      <w:r>
        <w:continuationSeparator/>
      </w:r>
    </w:p>
  </w:footnote>
  <w:footnote w:type="continuationNotice" w:id="1">
    <w:p w14:paraId="4D049F69" w14:textId="77777777" w:rsidR="006B2AD8" w:rsidRDefault="006B2AD8">
      <w:pPr>
        <w:spacing w:after="0" w:line="240" w:lineRule="auto"/>
      </w:pPr>
    </w:p>
  </w:footnote>
  <w:footnote w:id="2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3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4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5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6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7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EA8A" w14:textId="77777777" w:rsidR="00DB3E3F" w:rsidRDefault="00DB3E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616060981">
    <w:abstractNumId w:val="0"/>
  </w:num>
  <w:num w:numId="2" w16cid:durableId="1246305954">
    <w:abstractNumId w:val="1"/>
  </w:num>
  <w:num w:numId="3" w16cid:durableId="1923447839">
    <w:abstractNumId w:val="4"/>
  </w:num>
  <w:num w:numId="4" w16cid:durableId="85807268">
    <w:abstractNumId w:val="2"/>
  </w:num>
  <w:num w:numId="5" w16cid:durableId="1155151044">
    <w:abstractNumId w:val="3"/>
  </w:num>
  <w:num w:numId="6" w16cid:durableId="2076197553">
    <w:abstractNumId w:val="2"/>
  </w:num>
  <w:num w:numId="7" w16cid:durableId="1425953563">
    <w:abstractNumId w:val="4"/>
  </w:num>
  <w:num w:numId="8" w16cid:durableId="531462354">
    <w:abstractNumId w:val="2"/>
  </w:num>
  <w:num w:numId="9" w16cid:durableId="681855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53D57"/>
    <w:rsid w:val="00056F78"/>
    <w:rsid w:val="00095D15"/>
    <w:rsid w:val="001267E3"/>
    <w:rsid w:val="001C33B7"/>
    <w:rsid w:val="001D7A23"/>
    <w:rsid w:val="00220924"/>
    <w:rsid w:val="002577AB"/>
    <w:rsid w:val="0036653D"/>
    <w:rsid w:val="00385148"/>
    <w:rsid w:val="00393703"/>
    <w:rsid w:val="003E1F3F"/>
    <w:rsid w:val="004544BD"/>
    <w:rsid w:val="004F25A1"/>
    <w:rsid w:val="0053577E"/>
    <w:rsid w:val="00572E22"/>
    <w:rsid w:val="005775F6"/>
    <w:rsid w:val="00591390"/>
    <w:rsid w:val="005B6002"/>
    <w:rsid w:val="00644C19"/>
    <w:rsid w:val="006B2AD8"/>
    <w:rsid w:val="00700FF4"/>
    <w:rsid w:val="00701683"/>
    <w:rsid w:val="00713843"/>
    <w:rsid w:val="00745D1E"/>
    <w:rsid w:val="007768C1"/>
    <w:rsid w:val="0081647B"/>
    <w:rsid w:val="008E01D4"/>
    <w:rsid w:val="00931737"/>
    <w:rsid w:val="0094390E"/>
    <w:rsid w:val="009575F1"/>
    <w:rsid w:val="00976429"/>
    <w:rsid w:val="009B6143"/>
    <w:rsid w:val="00A267A0"/>
    <w:rsid w:val="00A3774B"/>
    <w:rsid w:val="00A46E1C"/>
    <w:rsid w:val="00A70718"/>
    <w:rsid w:val="00A757A9"/>
    <w:rsid w:val="00BC38B3"/>
    <w:rsid w:val="00BC7986"/>
    <w:rsid w:val="00BE4098"/>
    <w:rsid w:val="00C013AB"/>
    <w:rsid w:val="00C3432C"/>
    <w:rsid w:val="00C82C4C"/>
    <w:rsid w:val="00D00BE0"/>
    <w:rsid w:val="00DB3E3F"/>
    <w:rsid w:val="00E12698"/>
    <w:rsid w:val="00EA3606"/>
    <w:rsid w:val="00ED5228"/>
    <w:rsid w:val="00F35277"/>
    <w:rsid w:val="00F84BA1"/>
    <w:rsid w:val="00FD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1150C-48D7-442F-9106-97A7EA3A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1005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Tomáš Fučík</cp:lastModifiedBy>
  <cp:revision>1</cp:revision>
  <dcterms:created xsi:type="dcterms:W3CDTF">2024-04-15T12:08:00Z</dcterms:created>
  <dcterms:modified xsi:type="dcterms:W3CDTF">2024-05-27T13:56:00Z</dcterms:modified>
</cp:coreProperties>
</file>